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668F5370"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r w:rsidR="00F704A9">
        <w:rPr>
          <w:rStyle w:val="Strong"/>
          <w:b/>
          <w:bCs w:val="0"/>
          <w:sz w:val="24"/>
          <w:szCs w:val="24"/>
        </w:rPr>
        <w:t>21-G0</w:t>
      </w:r>
      <w:r w:rsidR="00F07791">
        <w:rPr>
          <w:rStyle w:val="Strong"/>
          <w:b/>
          <w:bCs w:val="0"/>
          <w:sz w:val="24"/>
          <w:szCs w:val="24"/>
        </w:rPr>
        <w:t>15</w:t>
      </w:r>
      <w:r w:rsidR="00F704A9">
        <w:rPr>
          <w:rStyle w:val="Strong"/>
          <w:b/>
          <w:bCs w:val="0"/>
          <w:sz w:val="24"/>
          <w:szCs w:val="24"/>
        </w:rPr>
        <w:t>-2</w:t>
      </w:r>
      <w:bookmarkEnd w:id="1"/>
      <w:bookmarkEnd w:id="2"/>
      <w:bookmarkEnd w:id="3"/>
      <w:bookmarkEnd w:id="4"/>
      <w:r w:rsidR="00F07791">
        <w:rPr>
          <w:rStyle w:val="Strong"/>
          <w:b/>
          <w:bCs w:val="0"/>
          <w:sz w:val="24"/>
          <w:szCs w:val="24"/>
        </w:rPr>
        <w:t>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4204B87A" w14:textId="77777777" w:rsidR="006E17EC" w:rsidRDefault="00DE3F38" w:rsidP="006E17EC">
            <w:pPr>
              <w:pStyle w:val="TableContents"/>
              <w:rPr>
                <w:rFonts w:asciiTheme="minorHAnsi" w:hAnsiTheme="minorHAnsi"/>
                <w:sz w:val="22"/>
                <w:szCs w:val="22"/>
                <w:lang w:eastAsia="en-US"/>
              </w:rPr>
            </w:pPr>
            <w:r w:rsidRPr="002A5743">
              <w:rPr>
                <w:rFonts w:asciiTheme="minorHAnsi" w:hAnsiTheme="minorHAnsi"/>
                <w:sz w:val="22"/>
                <w:szCs w:val="22"/>
                <w:lang w:eastAsia="en-US"/>
              </w:rPr>
              <w:t xml:space="preserve">Firm/consortium’s experience and reputation </w:t>
            </w:r>
            <w:r w:rsidR="00B52A14" w:rsidRPr="002A5743">
              <w:rPr>
                <w:rFonts w:asciiTheme="minorHAnsi" w:hAnsiTheme="minorHAnsi"/>
                <w:sz w:val="22"/>
                <w:szCs w:val="22"/>
                <w:lang w:eastAsia="en-US"/>
              </w:rPr>
              <w:t>with</w:t>
            </w:r>
            <w:r w:rsidRPr="002A5743">
              <w:rPr>
                <w:rFonts w:asciiTheme="minorHAnsi" w:hAnsiTheme="minorHAnsi"/>
                <w:sz w:val="22"/>
                <w:szCs w:val="22"/>
                <w:lang w:eastAsia="en-US"/>
              </w:rPr>
              <w:t xml:space="preserve"> similar </w:t>
            </w:r>
            <w:r w:rsidR="00AD3DBB" w:rsidRPr="002A5743">
              <w:rPr>
                <w:rFonts w:asciiTheme="minorHAnsi" w:hAnsiTheme="minorHAnsi"/>
                <w:sz w:val="22"/>
                <w:szCs w:val="22"/>
                <w:lang w:eastAsia="en-US"/>
              </w:rPr>
              <w:t>supply of Goods</w:t>
            </w:r>
          </w:p>
          <w:p w14:paraId="5B4EEC3C" w14:textId="63E499F7" w:rsidR="002A5743" w:rsidRPr="002A5743" w:rsidRDefault="002A5743" w:rsidP="002A5743">
            <w:pPr>
              <w:pStyle w:val="TableContents"/>
              <w:rPr>
                <w:rFonts w:asciiTheme="minorHAnsi" w:hAnsiTheme="minorHAnsi"/>
                <w:sz w:val="22"/>
                <w:szCs w:val="22"/>
                <w:lang w:eastAsia="en-US"/>
              </w:rPr>
            </w:pPr>
          </w:p>
        </w:tc>
        <w:tc>
          <w:tcPr>
            <w:tcW w:w="5367" w:type="dxa"/>
            <w:shd w:val="clear" w:color="auto" w:fill="auto"/>
          </w:tcPr>
          <w:p w14:paraId="39510204" w14:textId="1E18AFB7" w:rsidR="002A5743" w:rsidRPr="008E45BC" w:rsidRDefault="002A5743" w:rsidP="002A5743">
            <w:pPr>
              <w:pStyle w:val="TableContents"/>
              <w:numPr>
                <w:ilvl w:val="0"/>
                <w:numId w:val="3"/>
              </w:numPr>
              <w:rPr>
                <w:rFonts w:asciiTheme="minorHAnsi" w:hAnsiTheme="minorHAnsi"/>
                <w:sz w:val="22"/>
                <w:szCs w:val="22"/>
              </w:rPr>
            </w:pPr>
            <w:r>
              <w:rPr>
                <w:rFonts w:asciiTheme="minorHAnsi" w:hAnsiTheme="minorHAnsi"/>
                <w:sz w:val="22"/>
                <w:szCs w:val="22"/>
                <w:lang w:eastAsia="en-US"/>
              </w:rPr>
              <w:t xml:space="preserve">At least 2 references showing the similar supply of </w:t>
            </w:r>
            <w:r w:rsidR="008E45BC">
              <w:rPr>
                <w:rFonts w:asciiTheme="minorHAnsi" w:hAnsiTheme="minorHAnsi"/>
                <w:sz w:val="22"/>
                <w:szCs w:val="22"/>
                <w:lang w:eastAsia="en-US"/>
              </w:rPr>
              <w:t>goods.</w:t>
            </w:r>
          </w:p>
          <w:p w14:paraId="3ADDF29E" w14:textId="23A03747" w:rsidR="002A5743" w:rsidRPr="002A5743" w:rsidRDefault="008E45BC" w:rsidP="005B38E4">
            <w:pPr>
              <w:pStyle w:val="TableContents"/>
              <w:numPr>
                <w:ilvl w:val="0"/>
                <w:numId w:val="3"/>
              </w:numPr>
              <w:rPr>
                <w:rFonts w:asciiTheme="minorHAnsi" w:hAnsiTheme="minorHAnsi"/>
                <w:sz w:val="22"/>
                <w:szCs w:val="22"/>
              </w:rPr>
            </w:pPr>
            <w:r>
              <w:rPr>
                <w:rFonts w:asciiTheme="minorHAnsi" w:hAnsiTheme="minorHAnsi"/>
                <w:sz w:val="22"/>
                <w:szCs w:val="22"/>
                <w:lang w:eastAsia="en-US"/>
              </w:rPr>
              <w:t>valid license</w:t>
            </w:r>
            <w:r w:rsidR="00F704A9">
              <w:rPr>
                <w:rFonts w:asciiTheme="minorHAnsi" w:hAnsiTheme="minorHAnsi"/>
                <w:sz w:val="22"/>
                <w:szCs w:val="22"/>
                <w:lang w:eastAsia="en-US"/>
              </w:rPr>
              <w:t>/</w:t>
            </w:r>
            <w:r w:rsidR="00DC165D">
              <w:rPr>
                <w:rFonts w:asciiTheme="minorHAnsi" w:hAnsiTheme="minorHAnsi"/>
                <w:sz w:val="22"/>
                <w:szCs w:val="22"/>
                <w:lang w:eastAsia="en-US"/>
              </w:rPr>
              <w:t xml:space="preserve">business </w:t>
            </w:r>
            <w:r w:rsidR="00F704A9">
              <w:rPr>
                <w:rFonts w:asciiTheme="minorHAnsi" w:hAnsiTheme="minorHAnsi"/>
                <w:sz w:val="22"/>
                <w:szCs w:val="22"/>
                <w:lang w:eastAsia="en-US"/>
              </w:rPr>
              <w:t>registration/tax clearance</w:t>
            </w:r>
          </w:p>
        </w:tc>
        <w:tc>
          <w:tcPr>
            <w:tcW w:w="1360" w:type="dxa"/>
            <w:shd w:val="clear" w:color="auto" w:fill="auto"/>
            <w:vAlign w:val="center"/>
          </w:tcPr>
          <w:p w14:paraId="6FB170A3" w14:textId="786B82A7" w:rsidR="006E17EC" w:rsidRPr="002A5743" w:rsidRDefault="00105A9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613F68D6" w14:textId="77777777" w:rsidTr="006E17EC">
        <w:trPr>
          <w:cantSplit/>
          <w:tblHeader/>
        </w:trPr>
        <w:tc>
          <w:tcPr>
            <w:tcW w:w="2430" w:type="dxa"/>
            <w:shd w:val="clear" w:color="auto" w:fill="auto"/>
            <w:vAlign w:val="center"/>
          </w:tcPr>
          <w:p w14:paraId="0D4E2AF1" w14:textId="4373088A" w:rsidR="002A5743" w:rsidRDefault="00AD3DBB" w:rsidP="008E45BC">
            <w:pPr>
              <w:pStyle w:val="TableContents"/>
              <w:rPr>
                <w:rFonts w:asciiTheme="minorHAnsi" w:hAnsiTheme="minorHAnsi"/>
                <w:sz w:val="22"/>
                <w:szCs w:val="22"/>
                <w:lang w:eastAsia="en-US"/>
              </w:rPr>
            </w:pPr>
            <w:r w:rsidRPr="002A5743">
              <w:rPr>
                <w:rFonts w:asciiTheme="minorHAnsi" w:hAnsiTheme="minorHAnsi"/>
                <w:sz w:val="22"/>
                <w:szCs w:val="22"/>
                <w:lang w:eastAsia="en-US"/>
              </w:rPr>
              <w:t>Delivery time</w:t>
            </w:r>
            <w:r w:rsidR="002A5743">
              <w:rPr>
                <w:rFonts w:asciiTheme="minorHAnsi" w:hAnsiTheme="minorHAnsi"/>
                <w:sz w:val="22"/>
                <w:szCs w:val="22"/>
                <w:lang w:eastAsia="en-US"/>
              </w:rPr>
              <w:t xml:space="preserve"> </w:t>
            </w:r>
          </w:p>
          <w:p w14:paraId="44102FCB" w14:textId="27414058" w:rsidR="002A5743" w:rsidRPr="002A5743" w:rsidRDefault="002A5743" w:rsidP="002A5743">
            <w:pPr>
              <w:pStyle w:val="TableContents"/>
              <w:ind w:left="720"/>
              <w:rPr>
                <w:rFonts w:asciiTheme="minorHAnsi" w:hAnsiTheme="minorHAnsi"/>
                <w:sz w:val="22"/>
                <w:szCs w:val="22"/>
                <w:lang w:eastAsia="en-US"/>
              </w:rPr>
            </w:pPr>
          </w:p>
        </w:tc>
        <w:tc>
          <w:tcPr>
            <w:tcW w:w="5367" w:type="dxa"/>
            <w:shd w:val="clear" w:color="auto" w:fill="auto"/>
          </w:tcPr>
          <w:p w14:paraId="34F5DD8C" w14:textId="2918EDB7" w:rsidR="008E45BC" w:rsidRDefault="008E45BC" w:rsidP="008E45BC">
            <w:pPr>
              <w:pStyle w:val="TableContents"/>
              <w:numPr>
                <w:ilvl w:val="0"/>
                <w:numId w:val="13"/>
              </w:numPr>
              <w:rPr>
                <w:rFonts w:asciiTheme="minorHAnsi" w:hAnsiTheme="minorHAnsi"/>
                <w:sz w:val="22"/>
                <w:szCs w:val="22"/>
                <w:lang w:eastAsia="en-US"/>
              </w:rPr>
            </w:pPr>
            <w:r>
              <w:rPr>
                <w:rFonts w:asciiTheme="minorHAnsi" w:hAnsiTheme="minorHAnsi"/>
                <w:sz w:val="22"/>
                <w:szCs w:val="22"/>
                <w:lang w:eastAsia="en-US"/>
              </w:rPr>
              <w:t xml:space="preserve">A confirmation is required on how many materials available on stock and how many required to be ordered from overseas. </w:t>
            </w:r>
          </w:p>
          <w:p w14:paraId="4BA71FA2" w14:textId="2F1B7A2A" w:rsidR="006E17EC" w:rsidRPr="002A5743" w:rsidRDefault="008E45BC" w:rsidP="001D3BEC">
            <w:pPr>
              <w:pStyle w:val="TableContents"/>
              <w:numPr>
                <w:ilvl w:val="0"/>
                <w:numId w:val="4"/>
              </w:numPr>
              <w:rPr>
                <w:rFonts w:asciiTheme="minorHAnsi" w:hAnsiTheme="minorHAnsi"/>
                <w:sz w:val="22"/>
                <w:szCs w:val="22"/>
              </w:rPr>
            </w:pPr>
            <w:r>
              <w:rPr>
                <w:rFonts w:asciiTheme="minorHAnsi" w:hAnsiTheme="minorHAnsi"/>
                <w:sz w:val="22"/>
                <w:szCs w:val="22"/>
                <w:lang w:eastAsia="en-US"/>
              </w:rPr>
              <w:t>A clear &amp; logic time schedule for the delivery of the required items or materials)</w:t>
            </w:r>
          </w:p>
        </w:tc>
        <w:tc>
          <w:tcPr>
            <w:tcW w:w="1360" w:type="dxa"/>
            <w:shd w:val="clear" w:color="auto" w:fill="auto"/>
            <w:vAlign w:val="center"/>
          </w:tcPr>
          <w:p w14:paraId="657554B4" w14:textId="47BB400C" w:rsidR="006E17EC" w:rsidRPr="002A5743" w:rsidRDefault="00105A9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06AC1032" w:rsidR="006E17EC" w:rsidRPr="002A5743" w:rsidRDefault="002A5743"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p>
        </w:tc>
        <w:tc>
          <w:tcPr>
            <w:tcW w:w="5367" w:type="dxa"/>
            <w:shd w:val="clear" w:color="auto" w:fill="auto"/>
          </w:tcPr>
          <w:p w14:paraId="5BDE910D" w14:textId="0CD7B0B2" w:rsidR="008E45BC" w:rsidRPr="00F00A07" w:rsidRDefault="008E45BC" w:rsidP="00F00A07">
            <w:pPr>
              <w:pStyle w:val="TableContents"/>
              <w:numPr>
                <w:ilvl w:val="0"/>
                <w:numId w:val="5"/>
              </w:numPr>
              <w:rPr>
                <w:rFonts w:asciiTheme="minorHAnsi" w:hAnsiTheme="minorHAnsi"/>
                <w:sz w:val="22"/>
                <w:szCs w:val="22"/>
              </w:rPr>
            </w:pPr>
            <w:r>
              <w:rPr>
                <w:rFonts w:asciiTheme="minorHAnsi" w:hAnsiTheme="minorHAnsi"/>
                <w:sz w:val="22"/>
                <w:szCs w:val="22"/>
                <w:lang w:eastAsia="en-US"/>
              </w:rPr>
              <w:t>Technical requirements of the materials must be compiled to the Specification of goods provided.</w:t>
            </w:r>
          </w:p>
          <w:p w14:paraId="23A8F695" w14:textId="5DA6F630" w:rsidR="008E45BC" w:rsidRPr="002A5743" w:rsidRDefault="008E45BC" w:rsidP="00635A59">
            <w:pPr>
              <w:pStyle w:val="TableContents"/>
              <w:numPr>
                <w:ilvl w:val="0"/>
                <w:numId w:val="5"/>
              </w:numPr>
              <w:rPr>
                <w:rFonts w:asciiTheme="minorHAnsi" w:hAnsiTheme="minorHAnsi"/>
                <w:sz w:val="22"/>
                <w:szCs w:val="22"/>
              </w:rPr>
            </w:pPr>
            <w:r>
              <w:rPr>
                <w:rFonts w:asciiTheme="minorHAnsi" w:eastAsiaTheme="minorEastAsia" w:hAnsiTheme="minorHAnsi"/>
                <w:sz w:val="22"/>
              </w:rPr>
              <w:t>Detailed and Completed Quotation</w:t>
            </w:r>
          </w:p>
        </w:tc>
        <w:tc>
          <w:tcPr>
            <w:tcW w:w="1360" w:type="dxa"/>
            <w:shd w:val="clear" w:color="auto" w:fill="auto"/>
            <w:vAlign w:val="center"/>
          </w:tcPr>
          <w:p w14:paraId="240875A4" w14:textId="71CE840D" w:rsidR="006E17EC" w:rsidRPr="002A5743" w:rsidRDefault="00105A9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425BFA">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D2E98D" w14:textId="77777777" w:rsidR="00425BFA" w:rsidRDefault="00425BFA">
      <w:r>
        <w:separator/>
      </w:r>
    </w:p>
  </w:endnote>
  <w:endnote w:type="continuationSeparator" w:id="0">
    <w:p w14:paraId="1BF73221" w14:textId="77777777" w:rsidR="00425BFA" w:rsidRDefault="00425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092C94C" w:rsidR="00D15CF2" w:rsidRDefault="004878F3" w:rsidP="004878F3">
    <w:pPr>
      <w:pStyle w:val="Footer"/>
    </w:pPr>
    <w:r>
      <w:fldChar w:fldCharType="begin"/>
    </w:r>
    <w:r>
      <w:instrText xml:space="preserve"> DATE \@ "yyyy-MM-dd" </w:instrText>
    </w:r>
    <w:r>
      <w:fldChar w:fldCharType="separate"/>
    </w:r>
    <w:r w:rsidR="00F07791">
      <w:rPr>
        <w:noProof/>
      </w:rPr>
      <w:t>2024-04-12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DFAE5" w14:textId="77777777" w:rsidR="00425BFA" w:rsidRDefault="00425BFA">
      <w:r>
        <w:separator/>
      </w:r>
    </w:p>
  </w:footnote>
  <w:footnote w:type="continuationSeparator" w:id="0">
    <w:p w14:paraId="22661B37" w14:textId="77777777" w:rsidR="00425BFA" w:rsidRDefault="00425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1995152A"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F704A9">
      <w:rPr>
        <w:rStyle w:val="Strong"/>
      </w:rPr>
      <w:t>21-G0</w:t>
    </w:r>
    <w:r w:rsidR="00F07791">
      <w:rPr>
        <w:rStyle w:val="Strong"/>
      </w:rPr>
      <w:t>15</w:t>
    </w:r>
    <w:r w:rsidR="00F704A9">
      <w:rPr>
        <w:rStyle w:val="Strong"/>
      </w:rPr>
      <w:t>-2</w:t>
    </w:r>
    <w:r w:rsidR="00F07791">
      <w:rPr>
        <w:rStyle w:val="Strong"/>
      </w:rPr>
      <w:t>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2B2256"/>
    <w:multiLevelType w:val="hybridMultilevel"/>
    <w:tmpl w:val="5ABA1B06"/>
    <w:lvl w:ilvl="0" w:tplc="1A6AA12A">
      <w:numFmt w:val="bullet"/>
      <w:lvlText w:val="-"/>
      <w:lvlJc w:val="left"/>
      <w:pPr>
        <w:ind w:left="720" w:hanging="360"/>
      </w:pPr>
      <w:rPr>
        <w:rFonts w:ascii="Calibri" w:eastAsia="Malgun Gothic"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2F411402"/>
    <w:multiLevelType w:val="hybridMultilevel"/>
    <w:tmpl w:val="5D505926"/>
    <w:lvl w:ilvl="0" w:tplc="20000001">
      <w:start w:val="1"/>
      <w:numFmt w:val="bullet"/>
      <w:lvlText w:val=""/>
      <w:lvlJc w:val="left"/>
      <w:pPr>
        <w:ind w:left="770" w:hanging="360"/>
      </w:pPr>
      <w:rPr>
        <w:rFonts w:ascii="Symbol" w:hAnsi="Symbol"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5" w15:restartNumberingAfterBreak="0">
    <w:nsid w:val="3CE300CA"/>
    <w:multiLevelType w:val="hybridMultilevel"/>
    <w:tmpl w:val="94CE3A7A"/>
    <w:lvl w:ilvl="0" w:tplc="01184A6C">
      <w:numFmt w:val="bullet"/>
      <w:lvlText w:val="-"/>
      <w:lvlJc w:val="left"/>
      <w:pPr>
        <w:ind w:left="720" w:hanging="360"/>
      </w:pPr>
      <w:rPr>
        <w:rFonts w:ascii="Calibri" w:eastAsia="Malgun Gothic"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0C236E"/>
    <w:multiLevelType w:val="hybridMultilevel"/>
    <w:tmpl w:val="D0E67E5A"/>
    <w:lvl w:ilvl="0" w:tplc="E3EC6AB2">
      <w:numFmt w:val="bullet"/>
      <w:lvlText w:val="-"/>
      <w:lvlJc w:val="left"/>
      <w:pPr>
        <w:ind w:left="720" w:hanging="360"/>
      </w:pPr>
      <w:rPr>
        <w:rFonts w:ascii="Calibri" w:eastAsia="Malgun Gothic"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364629"/>
    <w:multiLevelType w:val="hybridMultilevel"/>
    <w:tmpl w:val="0A5A6FE4"/>
    <w:lvl w:ilvl="0" w:tplc="84CC030A">
      <w:numFmt w:val="bullet"/>
      <w:lvlText w:val="-"/>
      <w:lvlJc w:val="left"/>
      <w:pPr>
        <w:ind w:left="720" w:hanging="360"/>
      </w:pPr>
      <w:rPr>
        <w:rFonts w:ascii="Calibri" w:eastAsia="Malgun Gothic"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16363237">
    <w:abstractNumId w:val="3"/>
  </w:num>
  <w:num w:numId="2" w16cid:durableId="1967545062">
    <w:abstractNumId w:val="12"/>
  </w:num>
  <w:num w:numId="3" w16cid:durableId="88237889">
    <w:abstractNumId w:val="10"/>
  </w:num>
  <w:num w:numId="4" w16cid:durableId="1255092365">
    <w:abstractNumId w:val="9"/>
  </w:num>
  <w:num w:numId="5" w16cid:durableId="495537636">
    <w:abstractNumId w:val="0"/>
  </w:num>
  <w:num w:numId="6" w16cid:durableId="1280405994">
    <w:abstractNumId w:val="7"/>
  </w:num>
  <w:num w:numId="7" w16cid:durableId="1776512064">
    <w:abstractNumId w:val="2"/>
  </w:num>
  <w:num w:numId="8" w16cid:durableId="1543908510">
    <w:abstractNumId w:val="6"/>
  </w:num>
  <w:num w:numId="9" w16cid:durableId="1059355126">
    <w:abstractNumId w:val="1"/>
  </w:num>
  <w:num w:numId="10" w16cid:durableId="729694045">
    <w:abstractNumId w:val="8"/>
  </w:num>
  <w:num w:numId="11" w16cid:durableId="564026903">
    <w:abstractNumId w:val="11"/>
  </w:num>
  <w:num w:numId="12" w16cid:durableId="1944026830">
    <w:abstractNumId w:val="5"/>
  </w:num>
  <w:num w:numId="13" w16cid:durableId="1856193862">
    <w:abstractNumId w:val="4"/>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93"/>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743"/>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5BFA"/>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6C76"/>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A50"/>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45BC"/>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396C"/>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18BC"/>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165D"/>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2DB1"/>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A07"/>
    <w:rsid w:val="00F00EDC"/>
    <w:rsid w:val="00F01E85"/>
    <w:rsid w:val="00F0359B"/>
    <w:rsid w:val="00F04E80"/>
    <w:rsid w:val="00F05347"/>
    <w:rsid w:val="00F06488"/>
    <w:rsid w:val="00F06A99"/>
    <w:rsid w:val="00F07222"/>
    <w:rsid w:val="00F07791"/>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4A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41</TotalTime>
  <Pages>4</Pages>
  <Words>806</Words>
  <Characters>4600</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5396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10</cp:revision>
  <cp:lastPrinted>2016-10-18T02:57:00Z</cp:lastPrinted>
  <dcterms:created xsi:type="dcterms:W3CDTF">2020-08-26T13:41:00Z</dcterms:created>
  <dcterms:modified xsi:type="dcterms:W3CDTF">2024-04-11T23:13:00Z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